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机组型号:3H-3-4500</w:t>
      </w:r>
    </w:p>
    <w:p>
      <w:pPr>
        <w:rPr>
          <w:rFonts w:hint="default" w:eastAsiaTheme="minor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</w:rPr>
        <w:t>机组位号:</w:t>
      </w:r>
      <w:r>
        <w:rPr>
          <w:rFonts w:hint="eastAsia"/>
          <w:sz w:val="24"/>
          <w:szCs w:val="32"/>
          <w:lang w:val="en-US" w:eastAsia="zh-CN"/>
        </w:rPr>
        <w:t>C-</w:t>
      </w:r>
      <w:r>
        <w:rPr>
          <w:rFonts w:hint="eastAsia"/>
          <w:sz w:val="24"/>
          <w:szCs w:val="32"/>
        </w:rPr>
        <w:t>501A</w:t>
      </w:r>
      <w:r>
        <w:rPr>
          <w:rFonts w:hint="eastAsia"/>
          <w:sz w:val="24"/>
          <w:szCs w:val="32"/>
          <w:lang w:val="en-US" w:eastAsia="zh-CN"/>
        </w:rPr>
        <w:t xml:space="preserve">  轴径70，支撑中心1230左右 重约175KG</w:t>
      </w:r>
    </w:p>
    <w:p>
      <w:pPr>
        <w:rPr>
          <w:rFonts w:hint="eastAsia"/>
        </w:rPr>
      </w:pPr>
    </w:p>
    <w:p>
      <w:pPr>
        <w:rPr>
          <w:rFonts w:hint="eastAsia"/>
          <w:sz w:val="24"/>
          <w:szCs w:val="32"/>
        </w:rPr>
      </w:pPr>
      <w:r>
        <w:rPr>
          <w:rFonts w:hint="eastAsia"/>
        </w:rPr>
        <w:t>(</w:t>
      </w:r>
      <w:r>
        <w:rPr>
          <w:rFonts w:hint="eastAsia"/>
          <w:sz w:val="24"/>
          <w:szCs w:val="32"/>
        </w:rPr>
        <w:t>一)转子的检测与维修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1、转子清洗、除锈、喷丸及钝化处理，剩磁检验并退磁处理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2、检测转子形位公差;检查叶轮、主轴、止推盘、轴位移盘、轴套磨损腐蚀磨损情况，做无损探伤，并出具检测报告。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3、检查转子主轴两端轴承位磨损部位，进行必要研磨处理。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4、调整主轴同轴度并进行动平衡，达到等级G1。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5、维修过程乙方可以根据甲方要求提供照片、视频等维修过程记录，并实时反</w:t>
      </w:r>
    </w:p>
    <w:p>
      <w:pPr>
        <w:rPr>
          <w:rFonts w:hint="default"/>
          <w:sz w:val="24"/>
          <w:szCs w:val="32"/>
          <w:woUserID w:val="1"/>
        </w:rPr>
      </w:pPr>
      <w:r>
        <w:rPr>
          <w:rFonts w:hint="eastAsia"/>
          <w:sz w:val="24"/>
          <w:szCs w:val="32"/>
        </w:rPr>
        <w:t>馈甲方指定人员</w:t>
      </w:r>
      <w:r>
        <w:rPr>
          <w:rFonts w:hint="eastAsia"/>
          <w:sz w:val="24"/>
          <w:szCs w:val="32"/>
          <w:lang w:eastAsia="zh-CN"/>
        </w:rPr>
        <w:t>，</w:t>
      </w:r>
      <w:r>
        <w:rPr>
          <w:rFonts w:hint="eastAsia"/>
          <w:sz w:val="24"/>
          <w:szCs w:val="32"/>
          <w:lang w:val="en-US" w:eastAsia="zh-CN"/>
        </w:rPr>
        <w:t>甲方也可去现场检查维修全过程</w:t>
      </w:r>
      <w:r>
        <w:rPr>
          <w:rFonts w:hint="eastAsia"/>
          <w:sz w:val="24"/>
          <w:szCs w:val="32"/>
        </w:rPr>
        <w:t>。</w:t>
      </w:r>
      <w:ins w:id="0" w:author="严菊生" w:date="2023-05-08T10:24:27Z">
        <w:r>
          <w:rPr>
            <w:rFonts w:hint="default"/>
            <w:sz w:val="24"/>
            <w:szCs w:val="32"/>
            <w:woUserID w:val="1"/>
          </w:rPr>
          <w:t>需</w:t>
        </w:r>
      </w:ins>
      <w:ins w:id="1" w:author="严菊生" w:date="2023-05-08T10:24:28Z">
        <w:r>
          <w:rPr>
            <w:rFonts w:hint="default"/>
            <w:sz w:val="24"/>
            <w:szCs w:val="32"/>
            <w:woUserID w:val="1"/>
          </w:rPr>
          <w:t>提供</w:t>
        </w:r>
      </w:ins>
      <w:ins w:id="2" w:author="严菊生" w:date="2023-05-08T10:24:31Z">
        <w:r>
          <w:rPr>
            <w:rFonts w:hint="default"/>
            <w:sz w:val="24"/>
            <w:szCs w:val="32"/>
            <w:woUserID w:val="1"/>
          </w:rPr>
          <w:t>不少于3</w:t>
        </w:r>
      </w:ins>
      <w:ins w:id="3" w:author="严菊生" w:date="2023-05-08T10:24:32Z">
        <w:r>
          <w:rPr>
            <w:rFonts w:hint="default"/>
            <w:sz w:val="24"/>
            <w:szCs w:val="32"/>
            <w:woUserID w:val="1"/>
          </w:rPr>
          <w:t>个</w:t>
        </w:r>
      </w:ins>
      <w:ins w:id="4" w:author="严菊生" w:date="2023-05-08T10:24:42Z">
        <w:r>
          <w:rPr>
            <w:rFonts w:hint="default"/>
            <w:sz w:val="24"/>
            <w:szCs w:val="32"/>
            <w:woUserID w:val="1"/>
          </w:rPr>
          <w:t>转子</w:t>
        </w:r>
      </w:ins>
      <w:ins w:id="5" w:author="严菊生" w:date="2023-05-08T10:24:52Z">
        <w:r>
          <w:rPr>
            <w:rFonts w:hint="default"/>
            <w:sz w:val="24"/>
            <w:szCs w:val="32"/>
            <w:woUserID w:val="1"/>
          </w:rPr>
          <w:t>动平衡</w:t>
        </w:r>
      </w:ins>
      <w:ins w:id="6" w:author="严菊生" w:date="2023-05-08T10:24:53Z">
        <w:r>
          <w:rPr>
            <w:rFonts w:hint="default"/>
            <w:sz w:val="24"/>
            <w:szCs w:val="32"/>
            <w:woUserID w:val="1"/>
          </w:rPr>
          <w:t>资质</w:t>
        </w:r>
      </w:ins>
      <w:ins w:id="7" w:author="严菊生" w:date="2023-05-08T10:24:55Z">
        <w:r>
          <w:rPr>
            <w:rFonts w:hint="default"/>
            <w:sz w:val="24"/>
            <w:szCs w:val="32"/>
            <w:woUserID w:val="1"/>
          </w:rPr>
          <w:t>。</w:t>
        </w:r>
      </w:ins>
      <w:bookmarkStart w:id="0" w:name="_GoBack"/>
      <w:bookmarkEnd w:id="0"/>
    </w:p>
    <w:p>
      <w:pPr>
        <w:rPr>
          <w:rFonts w:hint="default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6、来回运输由中标方负责。</w:t>
      </w:r>
      <w:r>
        <w:rPr>
          <w:rFonts w:hint="eastAsia"/>
          <w:b/>
          <w:bCs/>
          <w:color w:val="FF0000"/>
          <w:sz w:val="24"/>
          <w:szCs w:val="32"/>
          <w:lang w:val="en-US" w:eastAsia="zh-CN"/>
        </w:rPr>
        <w:t>大修期间交付转子做动平衡，2天内必须完成！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(二)技术要求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1、转子维修技术要求: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1.1轴承位修复表面粗糙度要求Ra0.8，并符合GB/T 1031-2009《表面结构轮廓法 表面粗糙度参数及其数值》标准要求。</w:t>
      </w:r>
    </w:p>
    <w:p>
      <w:pPr>
        <w:rPr>
          <w:rFonts w:hint="eastAsia"/>
          <w:sz w:val="24"/>
          <w:szCs w:val="32"/>
        </w:rPr>
      </w:pPr>
      <w:r>
        <w:rPr>
          <w:rFonts w:hint="eastAsia"/>
          <w:sz w:val="24"/>
          <w:szCs w:val="32"/>
        </w:rPr>
        <w:t>1.2转子动平衡要求符合 ISO1940标准，要达到等级G1。</w:t>
      </w:r>
    </w:p>
    <w:p>
      <w:pPr>
        <w:rPr>
          <w:rFonts w:hint="default" w:eastAsiaTheme="minorEastAsia"/>
          <w:b/>
          <w:bCs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1.3检查轴承位磨损情况,若出现磨损采用激光熔覆进行修复,并恢复原始尺寸</w:t>
      </w:r>
      <w:r>
        <w:rPr>
          <w:rFonts w:hint="eastAsia"/>
          <w:b/>
          <w:bCs/>
          <w:sz w:val="24"/>
          <w:szCs w:val="32"/>
          <w:lang w:val="en-US" w:eastAsia="zh-CN"/>
        </w:rPr>
        <w:t>（此项需单独报价）</w:t>
      </w:r>
    </w:p>
    <w:p>
      <w:pPr>
        <w:rPr>
          <w:rFonts w:hint="default" w:eastAsiaTheme="minorEastAsia"/>
          <w:sz w:val="24"/>
          <w:szCs w:val="32"/>
          <w:lang w:val="en-US" w:eastAsia="zh-CN"/>
        </w:rPr>
      </w:pPr>
      <w:r>
        <w:rPr>
          <w:rFonts w:hint="eastAsia"/>
          <w:sz w:val="24"/>
          <w:szCs w:val="32"/>
          <w:lang w:val="en-US" w:eastAsia="zh-CN"/>
        </w:rPr>
        <w:t>附简图</w:t>
      </w:r>
      <w:r>
        <w:rPr>
          <w:rFonts w:hint="default" w:eastAsiaTheme="minorEastAsia"/>
          <w:sz w:val="24"/>
          <w:szCs w:val="32"/>
          <w:lang w:val="en-US" w:eastAsia="zh-CN"/>
        </w:rPr>
        <w:drawing>
          <wp:inline distT="0" distB="0" distL="114300" distR="114300">
            <wp:extent cx="4979035" cy="8851265"/>
            <wp:effectExtent l="0" t="0" r="12065" b="6985"/>
            <wp:docPr id="1" name="图片 1" descr="b761ea928c45c73e1c0fec64dc2fb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b761ea928c45c73e1c0fec64dc2fb6c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79035" cy="885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altName w:val="Kingsoft Confetti"/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Arial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Confetti">
    <w:panose1 w:val="05000100010000000000"/>
    <w:charset w:val="00"/>
    <w:family w:val="auto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严菊生">
    <w15:presenceInfo w15:providerId="None" w15:userId="严菊生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VlNmRjZDc3NjMxM2ZjNTk1MjFhZTZhZDFkYmY0MDUifQ=="/>
  </w:docVars>
  <w:rsids>
    <w:rsidRoot w:val="00000000"/>
    <w:rsid w:val="03EA4420"/>
    <w:rsid w:val="275B78FC"/>
    <w:rsid w:val="43F80293"/>
    <w:rsid w:val="51205FAF"/>
    <w:rsid w:val="58B73A25"/>
    <w:rsid w:val="734C0DB6"/>
    <w:rsid w:val="73823836"/>
    <w:rsid w:val="8DFF0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microsoft.com/office/2011/relationships/people" Target="people.xml"/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365</Words>
  <Characters>417</Characters>
  <Lines>0</Lines>
  <Paragraphs>0</Paragraphs>
  <TotalTime>17</TotalTime>
  <ScaleCrop>false</ScaleCrop>
  <LinksUpToDate>false</LinksUpToDate>
  <CharactersWithSpaces>423</CharactersWithSpaces>
  <Application>WPS Office WWO_wpscloud_20220113155708-b25ede69a2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2023-04-20T15:17:00Z</dcterms:created>
  <dc:creator>YJS</dc:creator>
  <cp:lastModifiedBy>梓悦她爸</cp:lastModifiedBy>
  <dcterms:modified xsi:type="dcterms:W3CDTF">2023-05-08T10:25:03Z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2052-0.0.0.0</vt:lpwstr>
  </property>
  <property fmtid="{D5CDD505-2E9C-101B-9397-08002B2CF9AE}" pid="3" name="ICV">
    <vt:lpwstr>30761C5496A24D61BE0493C964356C2F_12</vt:lpwstr>
  </property>
</Properties>
</file>